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ins w:id="0" w:author="Harvanová Radka, DiS." w:date="2021-06-24T08:45:00Z">
        <w:r w:rsidR="00DB6F24" w:rsidRPr="00DB6F24">
          <w:rPr>
            <w:rFonts w:ascii="Verdana" w:hAnsi="Verdana"/>
            <w:b/>
            <w:sz w:val="18"/>
            <w:szCs w:val="18"/>
          </w:rPr>
          <w:t>„Dodávka tabulí staničních orientačních systémů v obvodu OŘ Ústí nad Labem 2021-2025“</w:t>
        </w:r>
      </w:ins>
      <w:del w:id="1" w:author="Harvanová Radka, DiS." w:date="2021-06-24T08:45:00Z">
        <w:r w:rsidRPr="00EF2B56" w:rsidDel="00DB6F24">
          <w:rPr>
            <w:rFonts w:ascii="Verdana" w:hAnsi="Verdana"/>
            <w:sz w:val="18"/>
            <w:szCs w:val="18"/>
          </w:rPr>
          <w:delText>„</w:delText>
        </w:r>
        <w:r w:rsidR="00BB5F55" w:rsidRPr="00EF2B56" w:rsidDel="00DB6F24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  <w:r w:rsidRPr="00EF2B56" w:rsidDel="00DB6F24">
          <w:rPr>
            <w:rFonts w:ascii="Verdana" w:hAnsi="Verdana"/>
            <w:sz w:val="18"/>
            <w:szCs w:val="18"/>
          </w:rPr>
          <w:delText>“</w:delText>
        </w:r>
      </w:del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2" w:name="_GoBack"/>
      <w:bookmarkEnd w:id="2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F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6F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rvanová Radka, DiS.">
    <w15:presenceInfo w15:providerId="None" w15:userId="Harvanová Radka, DiS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B6F24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9E9544"/>
  <w15:docId w15:val="{FFD20651-E1C1-490E-8A60-F26A2CD7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6146F1-F1A1-4002-8620-029AE662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2018-12-07T16:21:00Z</dcterms:created>
  <dcterms:modified xsi:type="dcterms:W3CDTF">2021-06-24T06:45:00Z</dcterms:modified>
</cp:coreProperties>
</file>